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80F76" w14:textId="77777777" w:rsidR="00FE69A2" w:rsidRPr="00CE2381" w:rsidRDefault="00FE69A2" w:rsidP="00FE69A2">
      <w:pPr>
        <w:tabs>
          <w:tab w:val="left" w:pos="1080"/>
        </w:tabs>
        <w:spacing w:before="120"/>
        <w:jc w:val="center"/>
        <w:rPr>
          <w:rFonts w:ascii="Verdana" w:hAnsi="Verdana" w:cs="Arial"/>
          <w:b/>
          <w:sz w:val="22"/>
          <w:szCs w:val="22"/>
          <w:u w:val="single"/>
        </w:rPr>
      </w:pPr>
      <w:r w:rsidRPr="00CE2381">
        <w:rPr>
          <w:rFonts w:ascii="Verdana" w:hAnsi="Verdana" w:cs="Arial"/>
          <w:b/>
          <w:sz w:val="22"/>
          <w:szCs w:val="22"/>
          <w:u w:val="single"/>
        </w:rPr>
        <w:t>ZGODA NA PRZETWARZANIE DANYCH OSOBOWYCH</w:t>
      </w:r>
    </w:p>
    <w:p w14:paraId="7EF5F4F6" w14:textId="77777777" w:rsidR="00FE69A2" w:rsidRPr="00AB4240" w:rsidRDefault="00FE69A2" w:rsidP="00FE69A2">
      <w:pPr>
        <w:tabs>
          <w:tab w:val="left" w:pos="1080"/>
        </w:tabs>
        <w:rPr>
          <w:rFonts w:ascii="Verdana" w:hAnsi="Verdana" w:cs="Arial"/>
          <w:sz w:val="16"/>
          <w:szCs w:val="16"/>
        </w:rPr>
      </w:pPr>
    </w:p>
    <w:p w14:paraId="3CC36C11" w14:textId="77777777" w:rsidR="0078545B" w:rsidRPr="002D1CC0" w:rsidRDefault="0078545B" w:rsidP="0078545B">
      <w:pPr>
        <w:tabs>
          <w:tab w:val="left" w:pos="0"/>
        </w:tabs>
        <w:jc w:val="center"/>
        <w:rPr>
          <w:rFonts w:ascii="Verdana" w:hAnsi="Verdana" w:cs="Arial"/>
          <w:iCs/>
          <w:sz w:val="16"/>
          <w:szCs w:val="16"/>
        </w:rPr>
      </w:pPr>
      <w:r w:rsidRPr="002D1CC0">
        <w:rPr>
          <w:rFonts w:ascii="Verdana" w:hAnsi="Verdana" w:cs="Arial"/>
          <w:b/>
          <w:bCs/>
          <w:iCs/>
          <w:sz w:val="16"/>
          <w:szCs w:val="16"/>
          <w:highlight w:val="yellow"/>
        </w:rPr>
        <w:t>Dotyczy:</w:t>
      </w:r>
      <w:r w:rsidRPr="002D1CC0">
        <w:rPr>
          <w:rFonts w:ascii="Verdana" w:hAnsi="Verdana" w:cs="Arial"/>
          <w:iCs/>
          <w:sz w:val="16"/>
          <w:szCs w:val="16"/>
          <w:highlight w:val="yellow"/>
        </w:rPr>
        <w:t xml:space="preserve"> dane osobowe osoby fizycznej innej niż wnioskodawca/wspólnik/osoba reprezentująca pożyczkobiorcę i poręczyciel (takie jak: współmałżonek pożyczkobiorcy/poręczyciela wyrażający zgodę na zaciągnięcie zobowiązania, dłużnik rzeczowy, osoba do kontaktu, osoba fizyczna - strona cedowanej umowy, inne)</w:t>
      </w:r>
    </w:p>
    <w:p w14:paraId="301594D4" w14:textId="77777777" w:rsidR="00FE69A2" w:rsidRPr="002D1CC0" w:rsidRDefault="00FE69A2">
      <w:pPr>
        <w:rPr>
          <w:rFonts w:ascii="Verdana" w:hAnsi="Verdana"/>
          <w:iCs/>
          <w:sz w:val="16"/>
          <w:szCs w:val="16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4536"/>
        <w:gridCol w:w="5670"/>
      </w:tblGrid>
      <w:tr w:rsidR="003744E9" w:rsidRPr="002D1CC0" w14:paraId="220161FE" w14:textId="77777777" w:rsidTr="003744E9">
        <w:tc>
          <w:tcPr>
            <w:tcW w:w="4536" w:type="dxa"/>
            <w:vAlign w:val="center"/>
          </w:tcPr>
          <w:p w14:paraId="46FB5BE3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Nr wniosku o udzielenie pożyczki (wypełnia Fundusz)</w:t>
            </w:r>
          </w:p>
        </w:tc>
        <w:tc>
          <w:tcPr>
            <w:tcW w:w="5670" w:type="dxa"/>
            <w:vAlign w:val="center"/>
          </w:tcPr>
          <w:p w14:paraId="3400E942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1"/>
                  <w:enabled/>
                  <w:calcOnExit w:val="0"/>
                  <w:textInput/>
                </w:ffData>
              </w:fldChar>
            </w:r>
            <w:bookmarkStart w:id="0" w:name="Tekst1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0"/>
          </w:p>
        </w:tc>
      </w:tr>
      <w:tr w:rsidR="003744E9" w:rsidRPr="002D1CC0" w14:paraId="2F62FF74" w14:textId="77777777" w:rsidTr="003744E9">
        <w:tc>
          <w:tcPr>
            <w:tcW w:w="4536" w:type="dxa"/>
            <w:vAlign w:val="center"/>
          </w:tcPr>
          <w:p w14:paraId="2A191F06" w14:textId="77777777" w:rsidR="003744E9" w:rsidRPr="002D1CC0" w:rsidRDefault="003744E9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Osoba/Podmiot ubiegający się o pożyczkę</w:t>
            </w:r>
          </w:p>
        </w:tc>
        <w:tc>
          <w:tcPr>
            <w:tcW w:w="5670" w:type="dxa"/>
            <w:vAlign w:val="center"/>
          </w:tcPr>
          <w:p w14:paraId="20C7E32D" w14:textId="77777777" w:rsidR="003744E9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2"/>
                  <w:enabled/>
                  <w:calcOnExit w:val="0"/>
                  <w:textInput/>
                </w:ffData>
              </w:fldChar>
            </w:r>
            <w:bookmarkStart w:id="1" w:name="Tekst2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1"/>
          </w:p>
        </w:tc>
      </w:tr>
    </w:tbl>
    <w:p w14:paraId="03EED146" w14:textId="77777777" w:rsidR="003744E9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sz w:val="16"/>
          <w:szCs w:val="16"/>
        </w:rPr>
      </w:pPr>
    </w:p>
    <w:p w14:paraId="7BDF0C85" w14:textId="77777777" w:rsidR="00B7377F" w:rsidRPr="002D1CC0" w:rsidRDefault="003744E9" w:rsidP="003744E9">
      <w:pPr>
        <w:numPr>
          <w:ilvl w:val="12"/>
          <w:numId w:val="0"/>
        </w:numPr>
        <w:spacing w:before="60" w:after="60"/>
        <w:ind w:right="-57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Dane osoby, której dotyczy zgoda na przetwarzanie danych osobowych: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1843"/>
        <w:gridCol w:w="1843"/>
        <w:gridCol w:w="1843"/>
        <w:gridCol w:w="1984"/>
      </w:tblGrid>
      <w:tr w:rsidR="00B7377F" w:rsidRPr="002D1CC0" w14:paraId="19FB21D5" w14:textId="77777777" w:rsidTr="003F5725">
        <w:tc>
          <w:tcPr>
            <w:tcW w:w="2693" w:type="dxa"/>
            <w:shd w:val="clear" w:color="auto" w:fill="auto"/>
            <w:vAlign w:val="center"/>
          </w:tcPr>
          <w:p w14:paraId="36F03CF5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Imię i nazwisko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395F598C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2" w:name="Tekst3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2"/>
          </w:p>
        </w:tc>
      </w:tr>
      <w:tr w:rsidR="00B7377F" w:rsidRPr="002D1CC0" w14:paraId="78E4FECD" w14:textId="77777777" w:rsidTr="003F5725">
        <w:tc>
          <w:tcPr>
            <w:tcW w:w="2693" w:type="dxa"/>
            <w:shd w:val="clear" w:color="auto" w:fill="auto"/>
            <w:vAlign w:val="center"/>
          </w:tcPr>
          <w:p w14:paraId="524DB747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Adres zamieszkania</w:t>
            </w:r>
          </w:p>
        </w:tc>
        <w:tc>
          <w:tcPr>
            <w:tcW w:w="7513" w:type="dxa"/>
            <w:gridSpan w:val="4"/>
            <w:shd w:val="clear" w:color="auto" w:fill="auto"/>
            <w:vAlign w:val="center"/>
          </w:tcPr>
          <w:p w14:paraId="0A7D02E7" w14:textId="77777777" w:rsidR="00B7377F" w:rsidRPr="002D1CC0" w:rsidRDefault="00385DAA" w:rsidP="003F572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4"/>
                  <w:enabled/>
                  <w:calcOnExit w:val="0"/>
                  <w:textInput/>
                </w:ffData>
              </w:fldChar>
            </w:r>
            <w:bookmarkStart w:id="3" w:name="Tekst4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3"/>
          </w:p>
        </w:tc>
      </w:tr>
      <w:tr w:rsidR="00B7377F" w:rsidRPr="002D1CC0" w14:paraId="64EE255F" w14:textId="77777777" w:rsidTr="005B4635">
        <w:tc>
          <w:tcPr>
            <w:tcW w:w="2693" w:type="dxa"/>
            <w:shd w:val="clear" w:color="auto" w:fill="auto"/>
            <w:vAlign w:val="center"/>
          </w:tcPr>
          <w:p w14:paraId="04100918" w14:textId="77777777" w:rsidR="00B7377F" w:rsidRPr="002D1CC0" w:rsidRDefault="00B7377F" w:rsidP="003744E9">
            <w:pPr>
              <w:numPr>
                <w:ilvl w:val="12"/>
                <w:numId w:val="0"/>
              </w:numPr>
              <w:spacing w:before="120" w:after="12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Telefon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3992B1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5"/>
                  <w:enabled/>
                  <w:calcOnExit w:val="0"/>
                  <w:textInput/>
                </w:ffData>
              </w:fldChar>
            </w:r>
            <w:bookmarkStart w:id="4" w:name="Tekst5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1843" w:type="dxa"/>
            <w:shd w:val="clear" w:color="auto" w:fill="auto"/>
            <w:vAlign w:val="center"/>
          </w:tcPr>
          <w:p w14:paraId="19BD7A41" w14:textId="77777777" w:rsidR="00B7377F" w:rsidRPr="002D1CC0" w:rsidRDefault="00B7377F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e-mail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1507BD19" w14:textId="77777777" w:rsidR="00B7377F" w:rsidRPr="002D1CC0" w:rsidRDefault="00385DAA" w:rsidP="003744E9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begin">
                <w:ffData>
                  <w:name w:val="Tekst6"/>
                  <w:enabled/>
                  <w:calcOnExit w:val="0"/>
                  <w:textInput/>
                </w:ffData>
              </w:fldChar>
            </w:r>
            <w:bookmarkStart w:id="5" w:name="Tekst6"/>
            <w:r w:rsidRPr="002D1CC0">
              <w:rPr>
                <w:rFonts w:ascii="Verdana" w:hAnsi="Verdana" w:cs="Arial"/>
                <w:b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b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b/>
                <w:sz w:val="16"/>
                <w:szCs w:val="16"/>
              </w:rPr>
              <w:fldChar w:fldCharType="end"/>
            </w:r>
            <w:bookmarkEnd w:id="5"/>
          </w:p>
        </w:tc>
      </w:tr>
      <w:tr w:rsidR="001D64C7" w:rsidRPr="002D1CC0" w14:paraId="408EB949" w14:textId="77777777" w:rsidTr="00D15BAB">
        <w:tc>
          <w:tcPr>
            <w:tcW w:w="2693" w:type="dxa"/>
            <w:shd w:val="clear" w:color="auto" w:fill="auto"/>
            <w:vAlign w:val="center"/>
          </w:tcPr>
          <w:p w14:paraId="1F1C9DAF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Seria i numer dowodu osobistego</w:t>
            </w:r>
          </w:p>
        </w:tc>
        <w:tc>
          <w:tcPr>
            <w:tcW w:w="3686" w:type="dxa"/>
            <w:gridSpan w:val="2"/>
            <w:shd w:val="clear" w:color="auto" w:fill="auto"/>
            <w:vAlign w:val="center"/>
          </w:tcPr>
          <w:p w14:paraId="27D9F2D4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fldChar w:fldCharType="begin">
                <w:ffData>
                  <w:name w:val="Tekst7"/>
                  <w:enabled/>
                  <w:calcOnExit w:val="0"/>
                  <w:textInput/>
                </w:ffData>
              </w:fldChar>
            </w:r>
            <w:bookmarkStart w:id="6" w:name="Tekst7"/>
            <w:r w:rsidRPr="002D1CC0">
              <w:rPr>
                <w:rFonts w:ascii="Verdana" w:hAnsi="Verdana" w:cs="Arial"/>
                <w:sz w:val="16"/>
                <w:szCs w:val="16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</w:rPr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843" w:type="dxa"/>
            <w:shd w:val="clear" w:color="auto" w:fill="auto"/>
            <w:vAlign w:val="center"/>
          </w:tcPr>
          <w:p w14:paraId="6F4587F4" w14:textId="77777777" w:rsidR="001D64C7" w:rsidRPr="002D1CC0" w:rsidRDefault="001D64C7" w:rsidP="005B4635">
            <w:pPr>
              <w:numPr>
                <w:ilvl w:val="12"/>
                <w:numId w:val="0"/>
              </w:numPr>
              <w:spacing w:before="60" w:after="60"/>
              <w:ind w:right="-57"/>
              <w:jc w:val="right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2D1CC0">
              <w:rPr>
                <w:rFonts w:ascii="Verdana" w:hAnsi="Verdana" w:cs="Arial"/>
                <w:sz w:val="16"/>
                <w:szCs w:val="16"/>
              </w:rPr>
              <w:t>PESEL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97D8CC8" w14:textId="77777777" w:rsidR="001D64C7" w:rsidRPr="002D1CC0" w:rsidRDefault="00385DAA" w:rsidP="00B66D85">
            <w:pPr>
              <w:numPr>
                <w:ilvl w:val="12"/>
                <w:numId w:val="0"/>
              </w:numPr>
              <w:spacing w:before="60" w:after="60"/>
              <w:ind w:right="-57"/>
              <w:rPr>
                <w:rFonts w:ascii="Verdana" w:hAnsi="Verdana" w:cs="Arial"/>
                <w:sz w:val="16"/>
                <w:szCs w:val="16"/>
                <w:highlight w:val="yellow"/>
              </w:rPr>
            </w:pP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begin">
                <w:ffData>
                  <w:name w:val="Tekst8"/>
                  <w:enabled/>
                  <w:calcOnExit w:val="0"/>
                  <w:textInput>
                    <w:maxLength w:val="11"/>
                  </w:textInput>
                </w:ffData>
              </w:fldChar>
            </w:r>
            <w:bookmarkStart w:id="7" w:name="Tekst8"/>
            <w:r w:rsidRPr="002D1CC0">
              <w:rPr>
                <w:rFonts w:ascii="Verdana" w:hAnsi="Verdana" w:cs="Arial"/>
                <w:sz w:val="16"/>
                <w:szCs w:val="16"/>
                <w:highlight w:val="lightGray"/>
              </w:rPr>
              <w:instrText xml:space="preserve"> FORMTEXT </w:instrTex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separate"/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2D1CC0">
              <w:rPr>
                <w:rFonts w:ascii="Verdana" w:hAnsi="Verdana" w:cs="Arial"/>
                <w:noProof/>
                <w:sz w:val="16"/>
                <w:szCs w:val="16"/>
                <w:highlight w:val="lightGray"/>
              </w:rPr>
              <w:t> </w:t>
            </w:r>
            <w:r w:rsidRPr="00D34E60">
              <w:rPr>
                <w:rFonts w:ascii="Verdana" w:hAnsi="Verdana" w:cs="Arial"/>
                <w:sz w:val="16"/>
                <w:szCs w:val="16"/>
                <w:highlight w:val="lightGray"/>
              </w:rPr>
              <w:fldChar w:fldCharType="end"/>
            </w:r>
            <w:bookmarkEnd w:id="7"/>
          </w:p>
        </w:tc>
      </w:tr>
    </w:tbl>
    <w:p w14:paraId="3E66FD30" w14:textId="77777777" w:rsidR="0063726B" w:rsidRPr="002D1CC0" w:rsidRDefault="0063726B" w:rsidP="0063726B">
      <w:pPr>
        <w:tabs>
          <w:tab w:val="left" w:pos="0"/>
        </w:tabs>
        <w:jc w:val="center"/>
        <w:rPr>
          <w:rFonts w:ascii="Verdana" w:hAnsi="Verdana" w:cs="Arial"/>
          <w:i/>
          <w:sz w:val="16"/>
          <w:szCs w:val="16"/>
          <w:u w:val="single"/>
        </w:rPr>
      </w:pPr>
    </w:p>
    <w:p w14:paraId="100BE1D9" w14:textId="77777777" w:rsidR="000136E5" w:rsidRPr="002D1CC0" w:rsidRDefault="000136E5" w:rsidP="00AD3E03">
      <w:pPr>
        <w:ind w:left="142" w:right="118"/>
        <w:rPr>
          <w:rFonts w:ascii="Verdana" w:hAnsi="Verdana" w:cs="Arial"/>
          <w:b/>
          <w:sz w:val="16"/>
          <w:szCs w:val="16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1"/>
      </w:tblGrid>
      <w:tr w:rsidR="000136E5" w:rsidRPr="002D1CC0" w14:paraId="319EDF64" w14:textId="77777777" w:rsidTr="006D54BA">
        <w:trPr>
          <w:trHeight w:val="1128"/>
          <w:jc w:val="center"/>
        </w:trPr>
        <w:tc>
          <w:tcPr>
            <w:tcW w:w="10201" w:type="dxa"/>
          </w:tcPr>
          <w:p w14:paraId="32E3F948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Czy wyraża Pan/Pani zgodę, aby Pana/Pani dane osobowe udostępnione nam przez Pana/Panią na etapie ubiegania się o pożyczkę, mogły być przetwarzane przez Towarzystwo Inwestycji Społeczno-Ekonomicznych S.A. z siedzibą w Warszawie (dalej „TISE”) w celu umożliwienia prawidłowego zweryfikowania wniosku o udzielenie pożyczki, który kieruje</w:t>
            </w:r>
            <w:r w:rsidR="00CE2381" w:rsidRPr="00D34E60">
              <w:rPr>
                <w:rFonts w:ascii="Verdana" w:hAnsi="Verdana" w:cs="Arial"/>
                <w:sz w:val="16"/>
                <w:szCs w:val="16"/>
              </w:rPr>
              <w:t xml:space="preserve"> powiązany wnioskodawca</w:t>
            </w:r>
            <w:r w:rsidR="00871900" w:rsidRPr="00D34E60">
              <w:rPr>
                <w:rFonts w:ascii="Verdana" w:hAnsi="Verdana" w:cs="Arial"/>
                <w:sz w:val="16"/>
                <w:szCs w:val="16"/>
              </w:rPr>
              <w:t>,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 a także innych wniosków o udzielenie pożyczki złożonych przez wnioskodawcę w ciągu kolejnych 3 lat. </w:t>
            </w:r>
          </w:p>
          <w:p w14:paraId="6EDF02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Informujemy, iż po wyrażeniu zgody Pana/Pani dane osobowe będą przetwarzane na podstawie niniejszej zgody zarówno na etapie ubiegania się przez wnioskodawcę o udzielenie pożyczki, jak i po zawarciu przez niego umowy pożyczki. Informujemy także, iż jeśli umowa pożyczki nie zostanie zawarta przez wnioskodawcę, Pana/Pani dane osobowe mogą być dalej przez nas przetwarzane na podstawie niniejszej zgody w celu możliwości wykrycia oraz zapobiegnięcia nadużyciom polegających na poświadczeniu nieprawdy w kolejnych wnioskach o udzieleniu pożyczki składanych przez tego samego wnioskodawcę. </w:t>
            </w:r>
          </w:p>
          <w:p w14:paraId="7C70671A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Ma Pan/Pani prawo w każdym momencie wycofania zgody na zasadach wskazanych w niniejszym dokumencie.</w:t>
            </w:r>
          </w:p>
          <w:p w14:paraId="7F305909" w14:textId="77777777" w:rsidR="000136E5" w:rsidRPr="002D1CC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7CD4B390" w14:textId="77777777" w:rsidR="000136E5" w:rsidRPr="002D1CC0" w:rsidRDefault="00385DAA" w:rsidP="006D54BA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8" w:name="Wybór1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8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TAK</w:t>
            </w:r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9" w:name="Wybór2"/>
            <w:r w:rsidRPr="002D1CC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9"/>
            <w:r w:rsidR="000136E5" w:rsidRPr="002D1CC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06F9A0EA" w14:textId="77777777" w:rsidR="000136E5" w:rsidRPr="002D1CC0" w:rsidRDefault="000136E5" w:rsidP="003F5725">
            <w:pPr>
              <w:spacing w:before="120"/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  <w:lang w:eastAsia="en-US"/>
              </w:rPr>
              <w:t>Wyrażenie przez Panią/Pana powyższej zgody jest dobrowolne, jednakże nie udzielenie niniejszej zgody może być równoznaczne z brakiem możliwości rozpatrzenia przez TISE wniosku o pożyczkę kierowanego przez wnioskującego o jej udzielenie.</w:t>
            </w:r>
          </w:p>
        </w:tc>
      </w:tr>
      <w:tr w:rsidR="000136E5" w:rsidRPr="002D1CC0" w:rsidDel="0073680E" w14:paraId="044F34E6" w14:textId="77777777" w:rsidTr="006D54BA">
        <w:trPr>
          <w:trHeight w:val="1128"/>
          <w:jc w:val="center"/>
        </w:trPr>
        <w:tc>
          <w:tcPr>
            <w:tcW w:w="10201" w:type="dxa"/>
          </w:tcPr>
          <w:p w14:paraId="36ECC384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34155DA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W przypadku przesyłania danych osobowych droga elektroniczna</w:t>
            </w:r>
            <w:r w:rsidRPr="00D34E60">
              <w:rPr>
                <w:rFonts w:ascii="Arial" w:hAnsi="Arial" w:cs="Arial"/>
                <w:sz w:val="16"/>
                <w:szCs w:val="16"/>
              </w:rPr>
              <w:t xml:space="preserve">̨ TISE </w:t>
            </w:r>
            <w:r w:rsidRPr="00D34E60">
              <w:rPr>
                <w:rFonts w:ascii="Verdana" w:hAnsi="Verdana" w:cs="Arial"/>
                <w:sz w:val="16"/>
                <w:szCs w:val="16"/>
              </w:rPr>
              <w:t>w swoich standardach hasłuje treść załączników z zawartością danych osobowych, korzystając przy tym z dostępnych programów umo</w:t>
            </w:r>
            <w:r w:rsidR="00DC1201" w:rsidRPr="00D34E60">
              <w:rPr>
                <w:rFonts w:ascii="Verdana" w:hAnsi="Verdana" w:cs="Arial"/>
                <w:sz w:val="16"/>
                <w:szCs w:val="16"/>
              </w:rPr>
              <w:t>ż</w:t>
            </w:r>
            <w:r w:rsidRPr="00D34E60">
              <w:rPr>
                <w:rFonts w:ascii="Verdana" w:hAnsi="Verdana" w:cs="Arial"/>
                <w:sz w:val="16"/>
                <w:szCs w:val="16"/>
              </w:rPr>
              <w:t>liwiaj</w:t>
            </w:r>
            <w:r w:rsidR="00674936" w:rsidRPr="00D34E60">
              <w:rPr>
                <w:rFonts w:ascii="Arial" w:hAnsi="Arial" w:cs="Arial"/>
                <w:sz w:val="16"/>
                <w:szCs w:val="16"/>
              </w:rPr>
              <w:t>ą</w:t>
            </w:r>
            <w:r w:rsidRPr="00D34E60">
              <w:rPr>
                <w:rFonts w:ascii="Verdana" w:hAnsi="Verdana" w:cs="Arial"/>
                <w:sz w:val="16"/>
                <w:szCs w:val="16"/>
              </w:rPr>
              <w:t xml:space="preserve">cych szyfrowanie plików z poufną zawartością, w tym zabezpieczenie do nich dostęp odpowiednio nadanym hasłem. </w:t>
            </w:r>
          </w:p>
          <w:p w14:paraId="32B7443C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>Hasło zostanie Państwu przekazane przez naszego pracownika odrębnym kanałem informacji, tj. droga telefoniczną lub przez wiadomość sms.</w:t>
            </w:r>
          </w:p>
          <w:p w14:paraId="3BC186D7" w14:textId="77777777" w:rsidR="00674936" w:rsidRPr="00D34E60" w:rsidRDefault="00674936" w:rsidP="00674936">
            <w:pPr>
              <w:spacing w:before="120"/>
              <w:ind w:right="142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UWAGA: Odmowa akceptacji oznacza świadomą rezygnację z proponowanych przez TISE środków technicznych, co może wiązać się z wystąpieniem ujemnych następstw w sferze ochrony Państwa danych osobowych. </w:t>
            </w:r>
          </w:p>
          <w:p w14:paraId="0A5EC62B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  <w:r w:rsidRPr="00D34E60">
              <w:rPr>
                <w:rFonts w:ascii="Verdana" w:hAnsi="Verdana" w:cs="Arial"/>
                <w:sz w:val="16"/>
                <w:szCs w:val="16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5" w:history="1">
              <w:r w:rsidRPr="00D34E60">
                <w:rPr>
                  <w:rStyle w:val="Hipercze"/>
                  <w:rFonts w:ascii="Verdana" w:hAnsi="Verdana" w:cs="Arial"/>
                  <w:sz w:val="16"/>
                  <w:szCs w:val="16"/>
                </w:rPr>
                <w:t>www.tise.pl</w:t>
              </w:r>
            </w:hyperlink>
            <w:r w:rsidRPr="00D34E60">
              <w:rPr>
                <w:rFonts w:ascii="Verdana" w:hAnsi="Verdana" w:cs="Arial"/>
                <w:sz w:val="16"/>
                <w:szCs w:val="16"/>
              </w:rPr>
              <w:t xml:space="preserve"> </w:t>
            </w:r>
          </w:p>
          <w:p w14:paraId="70E50DD9" w14:textId="77777777" w:rsidR="000136E5" w:rsidRPr="00D34E60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  <w:p w14:paraId="1E5140CF" w14:textId="3DD17974" w:rsidR="000136E5" w:rsidRPr="00D34E60" w:rsidRDefault="00385DAA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0" w:name="Wybór3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0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TAK (rekomendowane)</w:t>
            </w:r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ab/>
              <w:t xml:space="preserve"> </w:t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 </w:instrText>
            </w:r>
            <w:bookmarkStart w:id="11" w:name="Wybór4"/>
            <w:r w:rsidRPr="00D34E60">
              <w:rPr>
                <w:rFonts w:ascii="Verdana" w:hAnsi="Verdana"/>
                <w:b/>
                <w:sz w:val="16"/>
                <w:szCs w:val="16"/>
              </w:rPr>
              <w:instrText xml:space="preserve">FORMCHECKBOX </w:instrText>
            </w:r>
            <w:r w:rsidRPr="00D34E60">
              <w:rPr>
                <w:rFonts w:ascii="Verdana" w:hAnsi="Verdana"/>
                <w:b/>
                <w:sz w:val="16"/>
                <w:szCs w:val="16"/>
              </w:rPr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separate"/>
            </w:r>
            <w:r w:rsidRPr="00D34E60">
              <w:rPr>
                <w:rFonts w:ascii="Verdana" w:hAnsi="Verdana"/>
                <w:b/>
                <w:sz w:val="16"/>
                <w:szCs w:val="16"/>
              </w:rPr>
              <w:fldChar w:fldCharType="end"/>
            </w:r>
            <w:bookmarkEnd w:id="11"/>
            <w:r w:rsidR="000136E5" w:rsidRPr="00D34E60">
              <w:rPr>
                <w:rFonts w:ascii="Verdana" w:hAnsi="Verdana"/>
                <w:b/>
                <w:sz w:val="16"/>
                <w:szCs w:val="16"/>
              </w:rPr>
              <w:t xml:space="preserve"> NIE</w:t>
            </w:r>
          </w:p>
          <w:p w14:paraId="282D3793" w14:textId="69B9D37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8F2B754" w14:textId="326FDA59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08185117" w14:textId="27EBA125" w:rsidR="002D1CC0" w:rsidRPr="00D34E60" w:rsidRDefault="002D1CC0" w:rsidP="00AB4240">
            <w:pPr>
              <w:ind w:right="14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2EDB9112" w14:textId="77777777" w:rsidR="002D1CC0" w:rsidRPr="00D34E60" w:rsidRDefault="002D1CC0" w:rsidP="002D1CC0">
            <w:pPr>
              <w:pStyle w:val="Tekstpodstawowy"/>
              <w:tabs>
                <w:tab w:val="left" w:pos="284"/>
              </w:tabs>
              <w:rPr>
                <w:rFonts w:ascii="Verdana" w:hAnsi="Verdana"/>
                <w:sz w:val="16"/>
                <w:szCs w:val="16"/>
              </w:rPr>
            </w:pPr>
            <w:r w:rsidRPr="00D34E60"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                                     </w:t>
            </w:r>
          </w:p>
          <w:p w14:paraId="38593B54" w14:textId="77777777" w:rsidR="002D1CC0" w:rsidRPr="00D34E60" w:rsidRDefault="002D1CC0" w:rsidP="002D1CC0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Verdana" w:hAnsi="Verdana" w:cs="Arial"/>
                <w:b/>
                <w:sz w:val="16"/>
                <w:szCs w:val="16"/>
              </w:rPr>
            </w:pPr>
            <w:r w:rsidRPr="00D34E60">
              <w:rPr>
                <w:rFonts w:ascii="Verdana" w:hAnsi="Verdana" w:cs="Arial"/>
                <w:b/>
                <w:sz w:val="16"/>
                <w:szCs w:val="16"/>
              </w:rPr>
              <w:t>/Data, podpis/_____________________________________________</w:t>
            </w:r>
          </w:p>
          <w:p w14:paraId="1FFC587E" w14:textId="77777777" w:rsidR="002D1CC0" w:rsidRPr="00D34E60" w:rsidRDefault="002D1CC0" w:rsidP="00AB4240">
            <w:pPr>
              <w:ind w:right="14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  <w:p w14:paraId="2E300C28" w14:textId="77777777" w:rsidR="000136E5" w:rsidRPr="00D34E60" w:rsidDel="0073680E" w:rsidRDefault="000136E5" w:rsidP="006D54BA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6DAD1147" w14:textId="77777777" w:rsidR="0063726B" w:rsidRPr="002D1CC0" w:rsidRDefault="0063726B" w:rsidP="00AD3E03">
      <w:pPr>
        <w:ind w:left="142" w:right="118"/>
        <w:rPr>
          <w:rFonts w:ascii="Verdana" w:hAnsi="Verdana"/>
          <w:sz w:val="16"/>
          <w:szCs w:val="16"/>
        </w:rPr>
      </w:pPr>
    </w:p>
    <w:p w14:paraId="237CB3B3" w14:textId="77777777" w:rsidR="000136E5" w:rsidRPr="002D1CC0" w:rsidRDefault="000136E5" w:rsidP="000136E5">
      <w:pPr>
        <w:ind w:right="140" w:firstLine="284"/>
        <w:jc w:val="both"/>
        <w:rPr>
          <w:rFonts w:ascii="Verdana" w:hAnsi="Verdana" w:cs="Arial"/>
          <w:b/>
          <w:sz w:val="16"/>
          <w:szCs w:val="16"/>
        </w:rPr>
      </w:pPr>
      <w:r w:rsidRPr="002D1CC0">
        <w:rPr>
          <w:rFonts w:ascii="Verdana" w:hAnsi="Verdana" w:cs="Arial"/>
          <w:b/>
          <w:sz w:val="16"/>
          <w:szCs w:val="16"/>
        </w:rPr>
        <w:t>KLAUZULA INFORMACYJNA RODO</w:t>
      </w:r>
    </w:p>
    <w:p w14:paraId="0206AAE1" w14:textId="77777777" w:rsidR="000136E5" w:rsidRPr="002D1CC0" w:rsidRDefault="000136E5" w:rsidP="000136E5">
      <w:pPr>
        <w:ind w:right="140"/>
        <w:jc w:val="both"/>
        <w:rPr>
          <w:rFonts w:ascii="Verdana" w:hAnsi="Verdana" w:cs="Arial"/>
          <w:b/>
          <w:sz w:val="16"/>
          <w:szCs w:val="16"/>
        </w:rPr>
      </w:pPr>
    </w:p>
    <w:p w14:paraId="54D62CD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prawną przekazywanych informacji jest artykuł 12-13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</w:r>
    </w:p>
    <w:p w14:paraId="3783094D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908AD9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ADMINISTRATOR DANYCH OSOBOWYCH </w:t>
      </w:r>
    </w:p>
    <w:p w14:paraId="1CF8FCF6" w14:textId="77777777" w:rsidR="000136E5" w:rsidRPr="00D34E60" w:rsidRDefault="000136E5" w:rsidP="000136E5">
      <w:pPr>
        <w:ind w:left="-9" w:right="140" w:firstLine="293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Administratorem Pana/Pani danych osobowych jest:</w:t>
      </w:r>
    </w:p>
    <w:p w14:paraId="170D2131" w14:textId="77777777" w:rsidR="000136E5" w:rsidRPr="00D34E60" w:rsidRDefault="000136E5" w:rsidP="000136E5">
      <w:pPr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 (dalej „TISE”) – w celach związanych z obsługą wniosku o udzielenie pożyczki/innego produktu oferowanego przez TISE, kierowanego przez wnioskującego oraz obsługi pożyczek, w szczególności w celu zawarcia oraz wykonania umowy pożyczki/innej umowy zawartej pomiędzy pożyczkobiorcą a TISE.</w:t>
      </w:r>
    </w:p>
    <w:p w14:paraId="6DBF14A3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Dane kontaktowe: </w:t>
      </w:r>
    </w:p>
    <w:p w14:paraId="5687A820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Towarzystwo Inwestycji Społeczno-Ekonomicznych S.A.</w:t>
      </w:r>
    </w:p>
    <w:p w14:paraId="00176E51" w14:textId="61B3C56F" w:rsidR="000136E5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855DE8">
        <w:rPr>
          <w:rFonts w:ascii="Verdana" w:hAnsi="Verdana" w:cs="Arial"/>
          <w:sz w:val="16"/>
          <w:szCs w:val="16"/>
        </w:rPr>
        <w:t>ul. Wioślarska 8, 00-411 Warszawa</w:t>
      </w:r>
    </w:p>
    <w:p w14:paraId="4051A436" w14:textId="77777777" w:rsidR="00855DE8" w:rsidRPr="00D34E60" w:rsidRDefault="00855DE8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DEFDB71" w14:textId="77777777" w:rsidR="000136E5" w:rsidRPr="00D34E60" w:rsidRDefault="000136E5" w:rsidP="000136E5">
      <w:pPr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* Informujemy, iż w przypadku korzystania z produktów objętych programem operacyjnym Pana/Pani dane osobowe mogą być przetwarzane w celach związanych z jego obsługą. Zastrzegamy, iż w tej sytuacji administratorem Pana/Pani danych osobowych mogą być inne podmioty, o czym zostaniecie Państwo poinformowani odrębną klauzulą informacyjną. </w:t>
      </w:r>
    </w:p>
    <w:p w14:paraId="15C23281" w14:textId="77777777" w:rsidR="000136E5" w:rsidRPr="00D34E60" w:rsidRDefault="000136E5" w:rsidP="000136E5">
      <w:pPr>
        <w:tabs>
          <w:tab w:val="left" w:pos="851"/>
          <w:tab w:val="left" w:pos="7070"/>
        </w:tabs>
        <w:rPr>
          <w:rFonts w:ascii="Verdana" w:hAnsi="Verdana" w:cs="Arial"/>
          <w:sz w:val="16"/>
          <w:szCs w:val="16"/>
        </w:rPr>
      </w:pPr>
    </w:p>
    <w:p w14:paraId="561845A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DANE KONTAKTOWE INSPEKTORA OCHRONY DANYCH (IOD)</w:t>
      </w:r>
    </w:p>
    <w:p w14:paraId="7C35A3E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Z Inspektorem Ochrony Danych możecie się Państwo skontaktować kierując wiadomość listownie pod adres wskazany poniżej lub mailowo pod adres: </w:t>
      </w:r>
      <w:hyperlink r:id="rId6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iodo@tise.pl</w:t>
        </w:r>
      </w:hyperlink>
    </w:p>
    <w:p w14:paraId="30DE05FA" w14:textId="77777777" w:rsidR="000136E5" w:rsidRPr="00D34E60" w:rsidRDefault="000136E5" w:rsidP="000136E5">
      <w:pPr>
        <w:tabs>
          <w:tab w:val="left" w:pos="851"/>
        </w:tabs>
        <w:ind w:left="284" w:right="140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dane dotyczące Inspektora Ochrony Danych znajdziecie Państwo na stronie internetowej: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509803B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72D255CB" w14:textId="77777777" w:rsidR="00385DAA" w:rsidRPr="00D34E60" w:rsidRDefault="00385DAA" w:rsidP="00385DAA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Dane kontaktowe: </w:t>
      </w:r>
    </w:p>
    <w:p w14:paraId="0A324B4E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INSPEKTOR OCHRONY DANYCH OSOBOWYCH</w:t>
      </w:r>
    </w:p>
    <w:p w14:paraId="467F9ADF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r w:rsidRPr="00D34E60">
        <w:rPr>
          <w:rFonts w:ascii="Verdana" w:hAnsi="Verdana" w:cs="Arial"/>
          <w:i/>
          <w:sz w:val="16"/>
          <w:szCs w:val="16"/>
        </w:rPr>
        <w:t>Towarzystwo Inwestycji Społeczno-Ekonomicznych S.A.</w:t>
      </w:r>
    </w:p>
    <w:p w14:paraId="286524F2" w14:textId="2092B394" w:rsidR="000136E5" w:rsidRDefault="00855DE8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i/>
          <w:sz w:val="16"/>
          <w:szCs w:val="16"/>
        </w:rPr>
      </w:pPr>
      <w:ins w:id="12" w:author="Cezary Górka /TISE" w:date="2025-07-08T14:52:00Z" w16du:dateUtc="2025-07-08T12:52:00Z">
        <w:r w:rsidRPr="00855DE8">
          <w:rPr>
            <w:rFonts w:ascii="Verdana" w:hAnsi="Verdana" w:cs="Arial"/>
            <w:i/>
            <w:sz w:val="16"/>
            <w:szCs w:val="16"/>
          </w:rPr>
          <w:t>ul. Wioślarska 8, 00-411 Warszawa</w:t>
        </w:r>
      </w:ins>
      <w:del w:id="13" w:author="Cezary Górka /TISE" w:date="2025-07-08T14:52:00Z" w16du:dateUtc="2025-07-08T12:52:00Z">
        <w:r w:rsidR="000136E5" w:rsidRPr="00D34E60" w:rsidDel="00855DE8">
          <w:rPr>
            <w:rFonts w:ascii="Verdana" w:hAnsi="Verdana" w:cs="Arial"/>
            <w:i/>
            <w:sz w:val="16"/>
            <w:szCs w:val="16"/>
          </w:rPr>
          <w:delText>Ul. Okopowa 56, 01-042 Warszawa</w:delText>
        </w:r>
      </w:del>
    </w:p>
    <w:p w14:paraId="1773F78B" w14:textId="77777777" w:rsidR="00855DE8" w:rsidRPr="00D34E60" w:rsidDel="00855DE8" w:rsidRDefault="00855DE8" w:rsidP="000136E5">
      <w:pPr>
        <w:tabs>
          <w:tab w:val="left" w:pos="851"/>
        </w:tabs>
        <w:ind w:left="284" w:right="140"/>
        <w:jc w:val="center"/>
        <w:rPr>
          <w:del w:id="14" w:author="Cezary Górka /TISE" w:date="2025-07-08T14:52:00Z" w16du:dateUtc="2025-07-08T12:52:00Z"/>
          <w:rFonts w:ascii="Verdana" w:hAnsi="Verdana" w:cs="Arial"/>
          <w:i/>
          <w:sz w:val="16"/>
          <w:szCs w:val="16"/>
        </w:rPr>
      </w:pPr>
    </w:p>
    <w:p w14:paraId="4B4719C7" w14:textId="77777777" w:rsidR="000136E5" w:rsidRPr="00D34E60" w:rsidRDefault="000136E5" w:rsidP="000136E5">
      <w:pPr>
        <w:tabs>
          <w:tab w:val="left" w:pos="851"/>
        </w:tabs>
        <w:ind w:left="284" w:right="140"/>
        <w:jc w:val="center"/>
        <w:rPr>
          <w:rFonts w:ascii="Verdana" w:hAnsi="Verdana" w:cs="Arial"/>
          <w:sz w:val="16"/>
          <w:szCs w:val="16"/>
        </w:rPr>
      </w:pPr>
    </w:p>
    <w:p w14:paraId="01B4B42C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CELE PRZETWARZANIA DANYCH OSOBOWYCH ORAZ ICH PODSTAWY PRAWNE</w:t>
      </w:r>
    </w:p>
    <w:p w14:paraId="0C70BD6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Dane osobowe wskazane przez Pana/Panią w formularzu będziemy przetwarzać w celu:</w:t>
      </w:r>
    </w:p>
    <w:p w14:paraId="5C1EBB7C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rozpatrzenia wniosku o udzielenie pożyczki kierowanego przez wnioskującego (jest to niezbędne do dokonania przez TISE oceny jego sytuacji finansowanej),</w:t>
      </w:r>
    </w:p>
    <w:p w14:paraId="220B752E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celu obsługi pożyczki zawartej pomiędzy TISE a wnioskującym (po zawarciu umowy pożyczki - pożyczkobiorcą) (w tym w celach archiwizacyjnych wszelką dokumentację pożyczkową),</w:t>
      </w:r>
    </w:p>
    <w:p w14:paraId="2C9B3AE8" w14:textId="77777777" w:rsidR="000136E5" w:rsidRPr="00D34E60" w:rsidRDefault="000136E5" w:rsidP="000136E5">
      <w:pPr>
        <w:pStyle w:val="Akapitzlist"/>
        <w:numPr>
          <w:ilvl w:val="0"/>
          <w:numId w:val="2"/>
        </w:num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umożliwienia TISE skontaktowania się z Panem/Panią oraz prowadzenia korespondencji. </w:t>
      </w:r>
    </w:p>
    <w:p w14:paraId="5A2F9DE9" w14:textId="77777777" w:rsidR="000136E5" w:rsidRPr="00D34E60" w:rsidRDefault="000136E5" w:rsidP="000136E5">
      <w:pPr>
        <w:pStyle w:val="Akapitzlist"/>
        <w:tabs>
          <w:tab w:val="left" w:pos="851"/>
        </w:tabs>
        <w:ind w:left="64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Podstawą prawną przetwarzania Pana/Pani danych osobowych w tymże celu jest wyrażona powyżej zgoda (art. 6 ust. 1 lit. a RODO). </w:t>
      </w:r>
    </w:p>
    <w:p w14:paraId="6FC9E65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2F9734C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bCs/>
          <w:sz w:val="16"/>
          <w:szCs w:val="16"/>
        </w:rPr>
      </w:pPr>
      <w:r w:rsidRPr="00D34E60">
        <w:rPr>
          <w:rFonts w:ascii="Verdana" w:hAnsi="Verdana" w:cs="Arial"/>
          <w:b/>
          <w:bCs/>
          <w:sz w:val="16"/>
          <w:szCs w:val="16"/>
        </w:rPr>
        <w:t>Informujemy, iż TISE jest uprawnione do wykorzystania niniejszych danych osobowych w celu weryfikacji innych wniosków o udzielenie pożyczki złożonych przez tego samego wnioskującego w ciągu kolejnych 3 lat. Podstawą takiego przetwarzania jest wówczas nasz prawnie uzasadniony interes, zaś celem jest możliwość wykrycia lub zapobiegnięcia ewentualnym nadużyciom w zakresie kierowania wniosków o udzielenie pożyczki przez tego samego wnioskującego.</w:t>
      </w:r>
    </w:p>
    <w:p w14:paraId="56D0C3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 </w:t>
      </w:r>
    </w:p>
    <w:p w14:paraId="21D8E215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Style w:val="Hipercze"/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w szczególnych przypadkach mogą być przetwarzane przez nas w innych celach oraz na innej podstawie niż wskazane powyżej. Każdy z niniejszych przypadków został szczegółowo opisany w dokumencie </w:t>
      </w:r>
      <w:r w:rsidRPr="00D34E60">
        <w:rPr>
          <w:rFonts w:ascii="Verdana" w:hAnsi="Verdana" w:cs="Arial"/>
          <w:i/>
          <w:sz w:val="16"/>
          <w:szCs w:val="16"/>
        </w:rPr>
        <w:t>ogólna klauzula informacyjna</w:t>
      </w:r>
      <w:r w:rsidRPr="00D34E60">
        <w:rPr>
          <w:rFonts w:ascii="Verdana" w:hAnsi="Verdana" w:cs="Arial"/>
          <w:sz w:val="16"/>
          <w:szCs w:val="16"/>
        </w:rPr>
        <w:t xml:space="preserve">, dostępnym na stronie: </w:t>
      </w:r>
      <w:r w:rsidRPr="00D34E60">
        <w:rPr>
          <w:rStyle w:val="Hipercze"/>
          <w:rFonts w:ascii="Verdana" w:hAnsi="Verdana" w:cs="Arial"/>
          <w:sz w:val="16"/>
          <w:szCs w:val="16"/>
        </w:rPr>
        <w:t xml:space="preserve">https://tise.pl/ </w:t>
      </w:r>
    </w:p>
    <w:p w14:paraId="1866173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b/>
          <w:sz w:val="16"/>
          <w:szCs w:val="16"/>
        </w:rPr>
      </w:pPr>
    </w:p>
    <w:p w14:paraId="1F95A626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PRAWNIE UZASADNIONE INTERESY REALIZOWANE PRZEZ ADMINISTRATORA/PODMIOT PRZETWARZAJĄCY</w:t>
      </w:r>
    </w:p>
    <w:p w14:paraId="4B13BB5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Podstawą przetwarzania Pana/Pani danych osobowych może być prawnie uzasadniony interes.  W związku z powyższym Pana/Pani dane osobowe mogą być w przyszłości przetwarzane przede wszystkim w następujących celach:</w:t>
      </w:r>
    </w:p>
    <w:p w14:paraId="4F0814DC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dochodzenie swoich uzasadnionych roszczeń,</w:t>
      </w:r>
    </w:p>
    <w:p w14:paraId="0415249A" w14:textId="77777777" w:rsidR="000136E5" w:rsidRPr="00D34E60" w:rsidRDefault="000136E5" w:rsidP="000136E5">
      <w:pPr>
        <w:numPr>
          <w:ilvl w:val="0"/>
          <w:numId w:val="1"/>
        </w:numPr>
        <w:tabs>
          <w:tab w:val="left" w:pos="567"/>
        </w:tabs>
        <w:ind w:left="284" w:right="140" w:firstLine="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wykrycie ewentualnych nadużyć i zapobieganie im.</w:t>
      </w:r>
    </w:p>
    <w:p w14:paraId="3A29D1E8" w14:textId="77777777" w:rsidR="000136E5" w:rsidRPr="00D34E60" w:rsidRDefault="000136E5" w:rsidP="000136E5">
      <w:pPr>
        <w:tabs>
          <w:tab w:val="left" w:pos="567"/>
        </w:tabs>
        <w:ind w:left="284" w:right="140"/>
        <w:rPr>
          <w:rFonts w:ascii="Verdana" w:hAnsi="Verdana" w:cs="Arial"/>
          <w:sz w:val="16"/>
          <w:szCs w:val="16"/>
        </w:rPr>
      </w:pPr>
    </w:p>
    <w:p w14:paraId="71668054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INFORMACJE O ODBIORCACH DANYCH OSOBOWYCH LUB KATEGORIACH ODBIORCÓW</w:t>
      </w:r>
    </w:p>
    <w:p w14:paraId="0456088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bookmarkStart w:id="15" w:name="_Hlk25587246"/>
      <w:r w:rsidRPr="00D34E60">
        <w:rPr>
          <w:rFonts w:ascii="Verdana" w:hAnsi="Verdana" w:cs="Arial"/>
          <w:sz w:val="16"/>
          <w:szCs w:val="16"/>
        </w:rPr>
        <w:t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powierzeniu przetwarzania danych.</w:t>
      </w:r>
    </w:p>
    <w:p w14:paraId="73931B1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Wskazujemy, i</w:t>
      </w:r>
      <w:r w:rsidRPr="00D34E60">
        <w:rPr>
          <w:rFonts w:ascii="Arial" w:hAnsi="Arial" w:cs="Arial"/>
          <w:sz w:val="16"/>
          <w:szCs w:val="16"/>
        </w:rPr>
        <w:t>ż</w:t>
      </w:r>
      <w:r w:rsidRPr="00D34E60">
        <w:rPr>
          <w:rFonts w:ascii="Verdana" w:hAnsi="Verdana" w:cs="Arial"/>
          <w:sz w:val="16"/>
          <w:szCs w:val="16"/>
        </w:rPr>
        <w:t xml:space="preserve"> Pana dane osobowe m</w:t>
      </w:r>
      <w:r w:rsidRPr="00D34E60">
        <w:rPr>
          <w:rFonts w:ascii="Arial" w:hAnsi="Arial" w:cs="Arial"/>
          <w:sz w:val="16"/>
          <w:szCs w:val="16"/>
        </w:rPr>
        <w:t>oż</w:t>
      </w:r>
      <w:r w:rsidRPr="00D34E60">
        <w:rPr>
          <w:rFonts w:ascii="Verdana" w:hAnsi="Verdana" w:cs="Arial"/>
          <w:sz w:val="16"/>
          <w:szCs w:val="16"/>
        </w:rPr>
        <w:t xml:space="preserve">emy </w:t>
      </w:r>
      <w:r w:rsidR="00385DAA" w:rsidRPr="00D34E60">
        <w:rPr>
          <w:rFonts w:ascii="Verdana" w:hAnsi="Verdana" w:cs="Arial"/>
          <w:sz w:val="16"/>
          <w:szCs w:val="16"/>
        </w:rPr>
        <w:t xml:space="preserve">powierzyć </w:t>
      </w:r>
      <w:r w:rsidRPr="00D34E60">
        <w:rPr>
          <w:rFonts w:ascii="Verdana" w:hAnsi="Verdana" w:cs="Arial"/>
          <w:sz w:val="16"/>
          <w:szCs w:val="16"/>
        </w:rPr>
        <w:t xml:space="preserve">podmiotom, z </w:t>
      </w:r>
      <w:r w:rsidR="00385DAA" w:rsidRPr="00D34E60">
        <w:rPr>
          <w:rFonts w:ascii="Verdana" w:hAnsi="Verdana" w:cs="Arial"/>
          <w:sz w:val="16"/>
          <w:szCs w:val="16"/>
        </w:rPr>
        <w:t>którymi współpracujemy</w:t>
      </w:r>
      <w:r w:rsidRPr="00D34E60">
        <w:rPr>
          <w:rFonts w:ascii="Verdana" w:hAnsi="Verdana" w:cs="Arial"/>
          <w:sz w:val="16"/>
          <w:szCs w:val="16"/>
        </w:rPr>
        <w:t xml:space="preserve"> w </w:t>
      </w:r>
      <w:r w:rsidR="00385DAA" w:rsidRPr="00D34E60">
        <w:rPr>
          <w:rFonts w:ascii="Verdana" w:hAnsi="Verdana" w:cs="Arial"/>
          <w:sz w:val="16"/>
          <w:szCs w:val="16"/>
        </w:rPr>
        <w:t>następujących</w:t>
      </w:r>
      <w:r w:rsidRPr="00D34E60">
        <w:rPr>
          <w:rFonts w:ascii="Verdana" w:hAnsi="Verdana" w:cs="Arial"/>
          <w:sz w:val="16"/>
          <w:szCs w:val="16"/>
        </w:rPr>
        <w:t xml:space="preserve"> obszarach:</w:t>
      </w:r>
    </w:p>
    <w:p w14:paraId="6D83CDBF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1) współpraca z </w:t>
      </w:r>
      <w:r w:rsidR="005668D1" w:rsidRPr="00D34E60">
        <w:rPr>
          <w:rFonts w:ascii="Verdana" w:hAnsi="Verdana" w:cs="Arial"/>
          <w:sz w:val="16"/>
          <w:szCs w:val="16"/>
        </w:rPr>
        <w:t xml:space="preserve">doradcą </w:t>
      </w:r>
      <w:r w:rsidRPr="00D34E60">
        <w:rPr>
          <w:rFonts w:ascii="Verdana" w:hAnsi="Verdana" w:cs="Arial"/>
          <w:sz w:val="16"/>
          <w:szCs w:val="16"/>
        </w:rPr>
        <w:t xml:space="preserve">finansowym, </w:t>
      </w:r>
      <w:r w:rsidR="00385DAA" w:rsidRPr="00D34E60">
        <w:rPr>
          <w:rFonts w:ascii="Verdana" w:hAnsi="Verdana" w:cs="Arial"/>
          <w:sz w:val="16"/>
          <w:szCs w:val="16"/>
        </w:rPr>
        <w:t xml:space="preserve">jeśli </w:t>
      </w:r>
      <w:r w:rsidRPr="00D34E60">
        <w:rPr>
          <w:rFonts w:ascii="Verdana" w:hAnsi="Verdana" w:cs="Arial"/>
          <w:sz w:val="16"/>
          <w:szCs w:val="16"/>
        </w:rPr>
        <w:t xml:space="preserve">bierze udział w procesie pożyczkowym, w ramach którego </w:t>
      </w:r>
      <w:r w:rsidR="005668D1" w:rsidRPr="00D34E60">
        <w:rPr>
          <w:rFonts w:ascii="Verdana" w:hAnsi="Verdana" w:cs="Arial"/>
          <w:sz w:val="16"/>
          <w:szCs w:val="16"/>
        </w:rPr>
        <w:t>wnioskodawca skład</w:t>
      </w:r>
      <w:r w:rsidRPr="00D34E60">
        <w:rPr>
          <w:rFonts w:ascii="Verdana" w:hAnsi="Verdana" w:cs="Arial"/>
          <w:sz w:val="16"/>
          <w:szCs w:val="16"/>
        </w:rPr>
        <w:t>a</w:t>
      </w:r>
      <w:r w:rsidR="005668D1" w:rsidRPr="00D34E60">
        <w:rPr>
          <w:rFonts w:ascii="Verdana" w:hAnsi="Verdana" w:cs="Arial"/>
          <w:sz w:val="16"/>
          <w:szCs w:val="16"/>
        </w:rPr>
        <w:t xml:space="preserve"> </w:t>
      </w:r>
      <w:r w:rsidRPr="00D34E60">
        <w:rPr>
          <w:rFonts w:ascii="Verdana" w:hAnsi="Verdana" w:cs="Arial"/>
          <w:sz w:val="16"/>
          <w:szCs w:val="16"/>
        </w:rPr>
        <w:t>wniosek pożyczkowy,</w:t>
      </w:r>
    </w:p>
    <w:p w14:paraId="74790AC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świadczenie usług w obszarze infrastruktury IT (czynności związane z dostarczaniem administratorowi systemów IT, w których będą przetwarzane Pana/Pani dane osobowe lub usługi związane z obsług</w:t>
      </w:r>
      <w:r w:rsidR="005668D1" w:rsidRPr="00D34E60">
        <w:rPr>
          <w:rFonts w:ascii="Verdana" w:hAnsi="Verdana" w:cs="Arial"/>
          <w:sz w:val="16"/>
          <w:szCs w:val="16"/>
        </w:rPr>
        <w:t>ą</w:t>
      </w:r>
      <w:r w:rsidRPr="00D34E60">
        <w:rPr>
          <w:rFonts w:ascii="Verdana" w:hAnsi="Verdana" w:cs="Arial"/>
          <w:sz w:val="16"/>
          <w:szCs w:val="16"/>
        </w:rPr>
        <w:t xml:space="preserve"> środków technicznych występujących w siedzibie administratora, takich jak dostęp do serwerów, na których zapisane są Pana/Pani dane osobowe w formie elektronicznej oraz obsługa komputerów klienckich, z których korzystają pracownicy obsługujący wniosek pożyczkowy</w:t>
      </w:r>
      <w:r w:rsidR="005668D1" w:rsidRPr="00D34E60">
        <w:rPr>
          <w:rFonts w:ascii="Verdana" w:hAnsi="Verdana" w:cs="Arial"/>
          <w:sz w:val="16"/>
          <w:szCs w:val="16"/>
        </w:rPr>
        <w:t xml:space="preserve"> wnioskodawcy</w:t>
      </w:r>
      <w:r w:rsidRPr="00D34E60">
        <w:rPr>
          <w:rFonts w:ascii="Verdana" w:hAnsi="Verdana" w:cs="Arial"/>
          <w:sz w:val="16"/>
          <w:szCs w:val="16"/>
        </w:rPr>
        <w:t>),</w:t>
      </w:r>
    </w:p>
    <w:p w14:paraId="62A04265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 archiwizacja dokumentacji oraz realizacja usługi jej zniszczenia,</w:t>
      </w:r>
    </w:p>
    <w:p w14:paraId="39201A7F" w14:textId="77777777" w:rsidR="005668D1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4) obsługa prawna mająca na celu wsparcie nas w ocenie ryzyka związanego z przyznaniem </w:t>
      </w:r>
      <w:r w:rsidR="005668D1" w:rsidRPr="00D34E60">
        <w:rPr>
          <w:rFonts w:ascii="Verdana" w:hAnsi="Verdana" w:cs="Arial"/>
          <w:sz w:val="16"/>
          <w:szCs w:val="16"/>
        </w:rPr>
        <w:t xml:space="preserve">wnioskującemu </w:t>
      </w:r>
      <w:r w:rsidRPr="00D34E60">
        <w:rPr>
          <w:rFonts w:ascii="Verdana" w:hAnsi="Verdana" w:cs="Arial"/>
          <w:sz w:val="16"/>
          <w:szCs w:val="16"/>
        </w:rPr>
        <w:t>pożyczki,</w:t>
      </w:r>
    </w:p>
    <w:p w14:paraId="1FA55301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 podmioty świadczące usługi windykacyjne (w sytuacji, gdy Pana/Pani dane osobowe miałaby być przez nas przetwarzane w związku ewentualnym wszczęciem procesu dochodzenia roszczeń),</w:t>
      </w:r>
    </w:p>
    <w:p w14:paraId="246E112D" w14:textId="77777777" w:rsidR="00334A04" w:rsidRPr="00D34E60" w:rsidRDefault="00334A04" w:rsidP="00334A04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6) podmioty świadczące usługi pocztowe/kurierskie.</w:t>
      </w:r>
    </w:p>
    <w:bookmarkEnd w:id="15"/>
    <w:p w14:paraId="2D95AD96" w14:textId="77777777" w:rsidR="00334A04" w:rsidRPr="00D34E60" w:rsidRDefault="00334A04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62311CD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PRZEKAZYWANIE DANYCH OSOBOWYCH DO PAŃSTW TRZECICH (POZA OBSZAR UE/EOG)</w:t>
      </w:r>
    </w:p>
    <w:p w14:paraId="112C840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Na obecną chwilę nie zamierzamy przekazywać Pana/Pani danych osobowych poza obszar Unii Europejskiej lub Europejskiego Obszaru Gospodarczego. Jeśli będziemy chcieli to zrobić, niezwłocznie Pana/Panią o tym poinformujemy.</w:t>
      </w:r>
    </w:p>
    <w:p w14:paraId="73D0E5AA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</w:p>
    <w:p w14:paraId="300799A7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CZAS PRZETWARZANIA PANA/PANI DANYCH OSOBOWYCH</w:t>
      </w:r>
    </w:p>
    <w:p w14:paraId="2E9E6EE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Pana/Pani dane osobowe mogą być przez nas przetwarzane przez następujące okresy: </w:t>
      </w:r>
    </w:p>
    <w:p w14:paraId="0F11D94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 na czas realizacji celu, dla którego zostaje wyrażona przez Pana/Panią zgoda na przetwarzanie danych osobowych, tj.:</w:t>
      </w:r>
    </w:p>
    <w:p w14:paraId="3AC96391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- na czas weryfikacji wniosku o udzielenie pożyczki przez wnioskującego, </w:t>
      </w:r>
    </w:p>
    <w:p w14:paraId="5AFD854B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na czas pozwalający na obsługę pożyczki udzielonej wnioskującemu (a zatem przez czas niezbędny do zawarcia oraz wykonania umowy pożyczki),</w:t>
      </w:r>
    </w:p>
    <w:p w14:paraId="4AEF835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- w przypadku, gdy nie dojdzie do zawarcia umowy pożyczki pomiędzy wnioskującym a TISE – przez 3 lata od daty udzielenia zgody.</w:t>
      </w:r>
    </w:p>
    <w:p w14:paraId="618F369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 do momentu dochodzenia przez nas wszelkich ewentualnych roszczeń, które mogłyby przysługiwać TISE (w zakresie danych niezbędnych do dochodzenia przez nas swoich roszczeń, w tym podejmowania działań windykacyjnych na zasadach przewidzianych w przepisach powszechnie obowiązujących),</w:t>
      </w:r>
    </w:p>
    <w:p w14:paraId="4E2E1459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lastRenderedPageBreak/>
        <w:t xml:space="preserve">3) na czas niezbędny do przeprowadzenia wszelkich procesów pozwalających na wykrycie nadużyć i wprowadzenie tzw. mechanizmów prewencyjnych mających na celu zapobiegnięcie ich ponownemu występowaniu, </w:t>
      </w:r>
    </w:p>
    <w:p w14:paraId="58CF7DD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 inne terminy wynikające z przepisów prawa (w zakresie danych niezbędnych do wykonania ciążących na nas obowiązków prawnych), w szczególności terminy zobowiązujące TISE do archiwizacji dokumentacji pożyczkowej przez określony czas.</w:t>
      </w:r>
    </w:p>
    <w:p w14:paraId="2B1B5CFA" w14:textId="77777777" w:rsidR="000136E5" w:rsidRPr="00D34E60" w:rsidRDefault="000136E5" w:rsidP="000136E5">
      <w:pPr>
        <w:tabs>
          <w:tab w:val="left" w:pos="851"/>
        </w:tabs>
        <w:ind w:right="140"/>
        <w:jc w:val="both"/>
        <w:rPr>
          <w:rFonts w:ascii="Verdana" w:hAnsi="Verdana" w:cs="Arial"/>
          <w:sz w:val="16"/>
          <w:szCs w:val="16"/>
        </w:rPr>
      </w:pPr>
    </w:p>
    <w:p w14:paraId="53CA9B51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 xml:space="preserve">PRZYSŁUGUJĄCE PRAWA </w:t>
      </w:r>
    </w:p>
    <w:p w14:paraId="1EB54A9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Ma Pan/Pani prawo do: </w:t>
      </w:r>
    </w:p>
    <w:p w14:paraId="2BFC613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1)</w:t>
      </w:r>
      <w:r w:rsidRPr="00D34E60">
        <w:rPr>
          <w:rFonts w:ascii="Verdana" w:hAnsi="Verdana" w:cs="Arial"/>
          <w:sz w:val="16"/>
          <w:szCs w:val="16"/>
        </w:rPr>
        <w:tab/>
        <w:t>uzyskania dostępu do swoich danych,</w:t>
      </w:r>
    </w:p>
    <w:p w14:paraId="0C2A88AC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2)</w:t>
      </w:r>
      <w:r w:rsidRPr="00D34E60">
        <w:rPr>
          <w:rFonts w:ascii="Verdana" w:hAnsi="Verdana" w:cs="Arial"/>
          <w:sz w:val="16"/>
          <w:szCs w:val="16"/>
        </w:rPr>
        <w:tab/>
        <w:t>żądania sprostowania lub usuwania danych,</w:t>
      </w:r>
    </w:p>
    <w:p w14:paraId="56C9F477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3)</w:t>
      </w:r>
      <w:r w:rsidRPr="00D34E60">
        <w:rPr>
          <w:rFonts w:ascii="Verdana" w:hAnsi="Verdana" w:cs="Arial"/>
          <w:sz w:val="16"/>
          <w:szCs w:val="16"/>
        </w:rPr>
        <w:tab/>
        <w:t>ograniczenia przetwarzania swoich danych,</w:t>
      </w:r>
    </w:p>
    <w:p w14:paraId="1CB46C19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4)</w:t>
      </w:r>
      <w:r w:rsidRPr="00D34E60">
        <w:rPr>
          <w:rFonts w:ascii="Verdana" w:hAnsi="Verdana" w:cs="Arial"/>
          <w:sz w:val="16"/>
          <w:szCs w:val="16"/>
        </w:rPr>
        <w:tab/>
        <w:t>przeniesienia swoich danych,</w:t>
      </w:r>
    </w:p>
    <w:p w14:paraId="50A3C004" w14:textId="77777777" w:rsidR="000136E5" w:rsidRPr="00D34E60" w:rsidRDefault="000136E5" w:rsidP="000136E5">
      <w:pPr>
        <w:tabs>
          <w:tab w:val="left" w:pos="567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5)</w:t>
      </w:r>
      <w:r w:rsidRPr="00D34E60">
        <w:rPr>
          <w:rFonts w:ascii="Verdana" w:hAnsi="Verdana" w:cs="Arial"/>
          <w:sz w:val="16"/>
          <w:szCs w:val="16"/>
        </w:rPr>
        <w:tab/>
        <w:t>prawo do złożenia sprzeciwu co do przetwarzanych danych.</w:t>
      </w:r>
    </w:p>
    <w:p w14:paraId="350A377D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W celu zrealizowania żądania, należy kontaktować się z TISE pod nasz adres kontaktowy. </w:t>
      </w:r>
    </w:p>
    <w:p w14:paraId="63FF8EAC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sytuacjach, ściśle określonych przepisami prawa TISE może odmówić wykonania określonego żądania.</w:t>
      </w:r>
    </w:p>
    <w:p w14:paraId="5E115BA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Szczegółowe objaśnienia wskazanych wyżej praw zostały wskazane w naszej ogólnej klauzuli informacyjnej, dostępnej na stronie: </w:t>
      </w:r>
      <w:hyperlink r:id="rId7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www.tise.pl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 </w:t>
      </w:r>
    </w:p>
    <w:p w14:paraId="5AF55F6B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</w:rPr>
      </w:pPr>
    </w:p>
    <w:p w14:paraId="125A7898" w14:textId="77777777" w:rsidR="000136E5" w:rsidRPr="00D34E60" w:rsidRDefault="000136E5" w:rsidP="000136E5">
      <w:pPr>
        <w:tabs>
          <w:tab w:val="left" w:pos="851"/>
        </w:tabs>
        <w:ind w:left="284" w:right="140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PRAWO WNIESIENIA SKARGI DO ORGANU NADZORCZEGO</w:t>
      </w:r>
    </w:p>
    <w:p w14:paraId="33D12833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Jeśli uważa Pan/Pani, iż działania TISE są niezgodne z niniejszymi zasadami, prosimy o niezwłoczny kontakt pod adres </w:t>
      </w:r>
      <w:hyperlink r:id="rId8" w:history="1">
        <w:r w:rsidRPr="00D34E60">
          <w:rPr>
            <w:rStyle w:val="Hipercze"/>
            <w:rFonts w:ascii="Verdana" w:hAnsi="Verdana" w:cs="Arial"/>
            <w:sz w:val="16"/>
            <w:szCs w:val="16"/>
          </w:rPr>
          <w:t>rodo@tise.pl</w:t>
        </w:r>
      </w:hyperlink>
      <w:r w:rsidRPr="00D34E60">
        <w:rPr>
          <w:rFonts w:ascii="Verdana" w:hAnsi="Verdana" w:cs="Arial"/>
          <w:sz w:val="16"/>
          <w:szCs w:val="16"/>
        </w:rPr>
        <w:t xml:space="preserve"> Informujemy, iż w każdym czasie ma Pan/Pani prawo złożyć formalną skargę do Prezesa Urzędu Ochrony Danych Osobowych.</w:t>
      </w:r>
    </w:p>
    <w:p w14:paraId="7A000337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6D885B40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PODSTAWA ŻĄDANIA PODANIA DANYCH OSOBOWYCH</w:t>
      </w:r>
    </w:p>
    <w:p w14:paraId="23219346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Podanie danych nie jest wymogiem ustawowym, ale jest niezbędne do oceny wniosku o udzielenie pożyczki, złożonego przez wnioskującego, a w dalszej konsekwencji – do zawarcia przez niego umowy pożyczki. </w:t>
      </w:r>
    </w:p>
    <w:p w14:paraId="5A1BA2FE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>W niektórych sytuacjach konsekwencją odmowy podania przez Pana/Panią wyżej wskazanych danych może być brak możliwości udzielenia pożyczki wnioskującemu.</w:t>
      </w:r>
    </w:p>
    <w:p w14:paraId="7148DDCF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</w:p>
    <w:p w14:paraId="137251DA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  <w:u w:val="single"/>
        </w:rPr>
      </w:pPr>
      <w:r w:rsidRPr="00D34E60">
        <w:rPr>
          <w:rFonts w:ascii="Verdana" w:hAnsi="Verdana" w:cs="Arial"/>
          <w:sz w:val="16"/>
          <w:szCs w:val="16"/>
          <w:u w:val="single"/>
        </w:rPr>
        <w:t>INFORMACJA O ZAUTOMATYZOWANYM PODEJMOWANIU DECYZJI, W TYM PROFILOWANIE</w:t>
      </w:r>
    </w:p>
    <w:p w14:paraId="23BAD138" w14:textId="77777777" w:rsidR="000136E5" w:rsidRPr="00D34E60" w:rsidRDefault="000136E5" w:rsidP="000136E5">
      <w:pPr>
        <w:tabs>
          <w:tab w:val="left" w:pos="851"/>
        </w:tabs>
        <w:ind w:left="284" w:right="140"/>
        <w:jc w:val="both"/>
        <w:rPr>
          <w:rFonts w:ascii="Verdana" w:hAnsi="Verdana" w:cs="Arial"/>
          <w:sz w:val="16"/>
          <w:szCs w:val="16"/>
        </w:rPr>
      </w:pPr>
      <w:r w:rsidRPr="00D34E60">
        <w:rPr>
          <w:rFonts w:ascii="Verdana" w:hAnsi="Verdana" w:cs="Arial"/>
          <w:sz w:val="16"/>
          <w:szCs w:val="16"/>
        </w:rPr>
        <w:t xml:space="preserve">Przetwarzanie Pana/Pani danych osobowych nie obejmuje zautomatyzowanego podejmowania decyzji, w tym profilowania. </w:t>
      </w:r>
    </w:p>
    <w:p w14:paraId="50F90D96" w14:textId="77777777" w:rsidR="000136E5" w:rsidRPr="002D1CC0" w:rsidRDefault="000136E5" w:rsidP="003F5725">
      <w:pPr>
        <w:tabs>
          <w:tab w:val="left" w:pos="851"/>
        </w:tabs>
        <w:autoSpaceDE w:val="0"/>
        <w:autoSpaceDN w:val="0"/>
        <w:adjustRightInd w:val="0"/>
        <w:spacing w:line="276" w:lineRule="auto"/>
        <w:ind w:left="284"/>
        <w:rPr>
          <w:rFonts w:ascii="Verdana" w:hAnsi="Verdana" w:cs="Arial"/>
          <w:sz w:val="16"/>
          <w:szCs w:val="16"/>
        </w:rPr>
      </w:pPr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Więcej informacji o zasadach przetwarzania danych osobowych przez TISE znajdują się w ogólnej klauzuli informacyjnej, dostępnej na stronie: </w:t>
      </w:r>
      <w:hyperlink r:id="rId9" w:history="1">
        <w:r w:rsidRPr="00D34E60">
          <w:rPr>
            <w:rStyle w:val="Hipercze"/>
            <w:rFonts w:ascii="Verdana" w:eastAsia="MinionPro-Regular" w:hAnsi="Verdana" w:cs="Arial"/>
            <w:sz w:val="16"/>
            <w:szCs w:val="16"/>
          </w:rPr>
          <w:t>www.tise.pl</w:t>
        </w:r>
      </w:hyperlink>
      <w:r w:rsidRPr="00D34E60">
        <w:rPr>
          <w:rFonts w:ascii="Verdana" w:eastAsia="MinionPro-Regular" w:hAnsi="Verdana" w:cs="Arial"/>
          <w:color w:val="000000"/>
          <w:sz w:val="16"/>
          <w:szCs w:val="16"/>
        </w:rPr>
        <w:t xml:space="preserve"> </w:t>
      </w:r>
    </w:p>
    <w:p w14:paraId="7D8B0ED4" w14:textId="6C79B3D5" w:rsidR="000136E5" w:rsidRPr="002D1CC0" w:rsidRDefault="000136E5" w:rsidP="00AD3E03">
      <w:pPr>
        <w:ind w:left="142" w:right="118"/>
        <w:rPr>
          <w:rFonts w:ascii="Verdana" w:hAnsi="Verdana"/>
          <w:sz w:val="16"/>
          <w:szCs w:val="16"/>
        </w:rPr>
      </w:pPr>
    </w:p>
    <w:p w14:paraId="13F4EAA4" w14:textId="77777777" w:rsidR="002D1CC0" w:rsidRPr="002D1CC0" w:rsidRDefault="002D1CC0" w:rsidP="00AD3E03">
      <w:pPr>
        <w:ind w:left="142" w:right="118"/>
        <w:rPr>
          <w:rFonts w:ascii="Verdana" w:hAnsi="Verdana"/>
          <w:sz w:val="16"/>
          <w:szCs w:val="16"/>
        </w:rPr>
      </w:pPr>
    </w:p>
    <w:sectPr w:rsidR="002D1CC0" w:rsidRPr="002D1CC0" w:rsidSect="009A68E7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0124362"/>
    <w:multiLevelType w:val="hybridMultilevel"/>
    <w:tmpl w:val="7E9CBB7A"/>
    <w:lvl w:ilvl="0" w:tplc="E3EED07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6363139">
    <w:abstractNumId w:val="1"/>
  </w:num>
  <w:num w:numId="2" w16cid:durableId="15292170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ezary Górka /TISE">
    <w15:presenceInfo w15:providerId="AD" w15:userId="S::cezary.gorka@tise.pl::22c39ed2-1635-484d-b7c6-40fcf2da63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revisionView w:markup="0"/>
  <w:documentProtection w:edit="forms" w:enforcement="1" w:cryptProviderType="rsaAES" w:cryptAlgorithmClass="hash" w:cryptAlgorithmType="typeAny" w:cryptAlgorithmSid="14" w:cryptSpinCount="100000" w:hash="aVSmI5+zeaHH9kpISMedun9/SuSP0rMCTS0vPo4q2yQ87qq0j0c3CG+FcD9X5b73hyfoTok/mummk4HoUDAPVg==" w:salt="fez4UApVxGqenVW5FBjvv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726B"/>
    <w:rsid w:val="000136E5"/>
    <w:rsid w:val="00044060"/>
    <w:rsid w:val="001D64C7"/>
    <w:rsid w:val="001D66B6"/>
    <w:rsid w:val="001E08DC"/>
    <w:rsid w:val="002023C9"/>
    <w:rsid w:val="002211D4"/>
    <w:rsid w:val="00230716"/>
    <w:rsid w:val="002366AA"/>
    <w:rsid w:val="002C58C1"/>
    <w:rsid w:val="002D1CC0"/>
    <w:rsid w:val="003220F2"/>
    <w:rsid w:val="003336A3"/>
    <w:rsid w:val="00334A04"/>
    <w:rsid w:val="0033796F"/>
    <w:rsid w:val="003744E9"/>
    <w:rsid w:val="00385DAA"/>
    <w:rsid w:val="003E573C"/>
    <w:rsid w:val="003F5725"/>
    <w:rsid w:val="004215E4"/>
    <w:rsid w:val="0048678B"/>
    <w:rsid w:val="004E1E9C"/>
    <w:rsid w:val="005307F7"/>
    <w:rsid w:val="005325A1"/>
    <w:rsid w:val="00547DA7"/>
    <w:rsid w:val="00554BFD"/>
    <w:rsid w:val="005668D1"/>
    <w:rsid w:val="005B4635"/>
    <w:rsid w:val="005F50CA"/>
    <w:rsid w:val="006015A4"/>
    <w:rsid w:val="00606DBD"/>
    <w:rsid w:val="006343EF"/>
    <w:rsid w:val="00636672"/>
    <w:rsid w:val="0063726B"/>
    <w:rsid w:val="006377BD"/>
    <w:rsid w:val="00674936"/>
    <w:rsid w:val="0068156B"/>
    <w:rsid w:val="006C19D0"/>
    <w:rsid w:val="007052F5"/>
    <w:rsid w:val="00735628"/>
    <w:rsid w:val="00772CBD"/>
    <w:rsid w:val="0078545B"/>
    <w:rsid w:val="007A598E"/>
    <w:rsid w:val="007B20B8"/>
    <w:rsid w:val="007B2E60"/>
    <w:rsid w:val="007B62C1"/>
    <w:rsid w:val="007D6BCE"/>
    <w:rsid w:val="00855DE8"/>
    <w:rsid w:val="00871900"/>
    <w:rsid w:val="00897828"/>
    <w:rsid w:val="008A6727"/>
    <w:rsid w:val="00950875"/>
    <w:rsid w:val="009648D0"/>
    <w:rsid w:val="00973D4A"/>
    <w:rsid w:val="00985DA8"/>
    <w:rsid w:val="009A68E7"/>
    <w:rsid w:val="009B6211"/>
    <w:rsid w:val="00A3770D"/>
    <w:rsid w:val="00A61B32"/>
    <w:rsid w:val="00AB4240"/>
    <w:rsid w:val="00AD3E03"/>
    <w:rsid w:val="00B538D8"/>
    <w:rsid w:val="00B66D85"/>
    <w:rsid w:val="00B7377F"/>
    <w:rsid w:val="00BF112C"/>
    <w:rsid w:val="00C62057"/>
    <w:rsid w:val="00CB2049"/>
    <w:rsid w:val="00CE2381"/>
    <w:rsid w:val="00D34E60"/>
    <w:rsid w:val="00DA6D5B"/>
    <w:rsid w:val="00DB1943"/>
    <w:rsid w:val="00DC1201"/>
    <w:rsid w:val="00E61F1C"/>
    <w:rsid w:val="00EB0C62"/>
    <w:rsid w:val="00F5405F"/>
    <w:rsid w:val="00F676C5"/>
    <w:rsid w:val="00FE5311"/>
    <w:rsid w:val="00FE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50B93"/>
  <w15:chartTrackingRefBased/>
  <w15:docId w15:val="{70AD7E5C-B231-4022-9B37-399AE4D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72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372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726B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68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68E7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B7377F"/>
    <w:pPr>
      <w:tabs>
        <w:tab w:val="left" w:pos="-1440"/>
        <w:tab w:val="right" w:pos="-1368"/>
      </w:tabs>
      <w:spacing w:line="240" w:lineRule="atLeast"/>
      <w:jc w:val="both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7377F"/>
    <w:rPr>
      <w:rFonts w:ascii="Arial" w:eastAsia="Times New Roman" w:hAnsi="Arial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7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136E5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0136E5"/>
    <w:pPr>
      <w:ind w:left="720"/>
      <w:contextualSpacing/>
    </w:pPr>
  </w:style>
  <w:style w:type="paragraph" w:styleId="Poprawka">
    <w:name w:val="Revision"/>
    <w:hidden/>
    <w:uiPriority w:val="99"/>
    <w:semiHidden/>
    <w:rsid w:val="00A377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do@tis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ise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tise.pl" TargetMode="External"/><Relationship Id="rId11" Type="http://schemas.microsoft.com/office/2011/relationships/people" Target="people.xml"/><Relationship Id="rId5" Type="http://schemas.openxmlformats.org/officeDocument/2006/relationships/hyperlink" Target="http://www.tise.p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is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1704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Cezary Górka /TISE</cp:lastModifiedBy>
  <cp:revision>11</cp:revision>
  <cp:lastPrinted>2018-06-11T12:05:00Z</cp:lastPrinted>
  <dcterms:created xsi:type="dcterms:W3CDTF">2019-12-05T11:10:00Z</dcterms:created>
  <dcterms:modified xsi:type="dcterms:W3CDTF">2025-07-08T12:53:00Z</dcterms:modified>
</cp:coreProperties>
</file>